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z w:val="44"/>
        </w:rPr>
      </w:pPr>
      <w:r>
        <w:rPr>
          <w:rFonts w:hint="eastAsia" w:ascii="方正小标宋简体" w:hAnsi="宋体" w:eastAsia="方正小标宋简体"/>
          <w:sz w:val="44"/>
        </w:rPr>
        <w:t>中山大学20</w:t>
      </w:r>
      <w:r>
        <w:rPr>
          <w:rFonts w:ascii="方正小标宋简体" w:hAnsi="宋体" w:eastAsia="方正小标宋简体"/>
          <w:sz w:val="44"/>
        </w:rPr>
        <w:t>21</w:t>
      </w:r>
      <w:r>
        <w:rPr>
          <w:rFonts w:hint="eastAsia" w:ascii="方正小标宋简体" w:hAnsi="宋体" w:eastAsia="方正小标宋简体"/>
          <w:sz w:val="44"/>
        </w:rPr>
        <w:t>年优秀博士学位论文推荐表</w:t>
      </w:r>
    </w:p>
    <w:p>
      <w:pPr>
        <w:jc w:val="center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申请人所在院系名称：</w:t>
      </w:r>
      <w:r>
        <w:rPr>
          <w:rFonts w:hint="eastAsia" w:ascii="宋体" w:hAnsi="宋体"/>
          <w:szCs w:val="21"/>
          <w:u w:val="single"/>
        </w:rPr>
        <w:t xml:space="preserve">                                  </w:t>
      </w:r>
    </w:p>
    <w:tbl>
      <w:tblPr>
        <w:tblStyle w:val="4"/>
        <w:tblW w:w="96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736"/>
        <w:gridCol w:w="292"/>
        <w:gridCol w:w="2125"/>
        <w:gridCol w:w="570"/>
        <w:gridCol w:w="1283"/>
        <w:gridCol w:w="1298"/>
        <w:gridCol w:w="1298"/>
        <w:gridCol w:w="1400"/>
        <w:gridCol w:w="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作者学号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论文答辩年月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授予或预计授予学位年月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作者联系电话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作者邮箱地址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指导教师姓名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指导教师职工号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二级学科代码</w:t>
            </w:r>
          </w:p>
        </w:tc>
        <w:tc>
          <w:tcPr>
            <w:tcW w:w="2125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85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二级学科名称</w:t>
            </w:r>
          </w:p>
        </w:tc>
        <w:tc>
          <w:tcPr>
            <w:tcW w:w="400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论文英文题目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论文中文摘要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论文研究方向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9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论文创新点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  <w:p>
            <w:pPr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62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 w:cs="宋体"/>
                <w:szCs w:val="21"/>
                <w:vertAlign w:val="superscript"/>
              </w:rPr>
            </w:pPr>
            <w:r>
              <w:rPr>
                <w:rFonts w:hint="eastAsia" w:ascii="宋体" w:hAnsi="宋体"/>
              </w:rPr>
              <w:t>文密切相关的代表性成果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作者攻博期间获得与博士学位论</w:t>
            </w:r>
          </w:p>
        </w:tc>
        <w:tc>
          <w:tcPr>
            <w:tcW w:w="736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序号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成果名称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</w:t>
            </w:r>
          </w:p>
        </w:tc>
        <w:tc>
          <w:tcPr>
            <w:tcW w:w="1283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成果出处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③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获得年月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④</w:t>
            </w:r>
          </w:p>
        </w:tc>
        <w:tc>
          <w:tcPr>
            <w:tcW w:w="1298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刊物级别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⑤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2"/>
              </w:rPr>
            </w:pPr>
            <w:r>
              <w:rPr>
                <w:rFonts w:hint="eastAsia" w:ascii="宋体" w:hAnsi="宋体"/>
                <w:spacing w:val="-2"/>
              </w:rPr>
              <w:t>第几作者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7" w:hRule="atLeast"/>
          <w:jc w:val="center"/>
        </w:trPr>
        <w:tc>
          <w:tcPr>
            <w:tcW w:w="662" w:type="dxa"/>
            <w:vMerge w:val="continue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spacing w:val="-4"/>
              </w:rPr>
            </w:pPr>
          </w:p>
        </w:tc>
        <w:tc>
          <w:tcPr>
            <w:tcW w:w="736" w:type="dxa"/>
            <w:vAlign w:val="center"/>
          </w:tcPr>
          <w:p>
            <w:pPr>
              <w:snapToGrid w:val="0"/>
              <w:ind w:right="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2987" w:type="dxa"/>
            <w:gridSpan w:val="3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83" w:type="dxa"/>
            <w:vAlign w:val="center"/>
          </w:tcPr>
          <w:p>
            <w:pPr>
              <w:snapToGrid w:val="0"/>
              <w:ind w:right="180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0" w:type="dxa"/>
            <w:vAlign w:val="center"/>
          </w:tcPr>
          <w:p>
            <w:pPr>
              <w:snapToGrid w:val="0"/>
              <w:ind w:right="18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del w:id="0" w:author="刘鹏图" w:date="2021-04-21T12:28:03Z">
              <w:r>
                <w:rPr>
                  <w:rFonts w:hint="default" w:ascii="宋体" w:hAnsi="宋体"/>
                  <w:lang w:val="en-US"/>
                </w:rPr>
                <w:delText>学风</w:delText>
              </w:r>
            </w:del>
            <w:ins w:id="1" w:author="刘鹏图" w:date="2021-04-21T12:28:04Z">
              <w:r>
                <w:rPr>
                  <w:rFonts w:hint="eastAsia" w:ascii="宋体" w:hAnsi="宋体"/>
                  <w:lang w:val="en-US" w:eastAsia="zh-CN"/>
                </w:rPr>
                <w:t>学术</w:t>
              </w:r>
            </w:ins>
            <w:ins w:id="2" w:author="刘鹏图" w:date="2021-04-21T12:28:06Z">
              <w:r>
                <w:rPr>
                  <w:rFonts w:hint="eastAsia" w:ascii="宋体" w:hAnsi="宋体"/>
                  <w:lang w:val="en-US" w:eastAsia="zh-CN"/>
                </w:rPr>
                <w:t>诚信</w:t>
              </w:r>
            </w:ins>
            <w:bookmarkStart w:id="0" w:name="_GoBack"/>
            <w:bookmarkEnd w:id="0"/>
            <w:r>
              <w:rPr>
                <w:rFonts w:hint="eastAsia" w:ascii="宋体" w:hAnsi="宋体"/>
              </w:rPr>
              <w:t>声明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（请作者抄写以下文字并签名）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本人声明：本学位论文内容不涉密，学位论文及相关代表性成果数据准确无误、真实可靠，无学术不端行为。由材料不真实性问题所带来的一切后果和法律责任由本人承担。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特此承诺。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论文作者签字：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导师推荐意见</w:t>
            </w: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5250" w:firstLineChars="2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指导教师签字：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ascii="宋体" w:hAnsi="宋体"/>
              </w:rPr>
              <w:t xml:space="preserve">                                        </w:t>
            </w:r>
            <w:r>
              <w:rPr>
                <w:rFonts w:hint="eastAsia" w:ascii="宋体" w:hAnsi="宋体"/>
              </w:rPr>
              <w:t xml:space="preserve">        </w:t>
            </w:r>
            <w:r>
              <w:rPr>
                <w:rFonts w:ascii="宋体" w:hAnsi="宋体"/>
              </w:rPr>
              <w:t xml:space="preserve">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62" w:type="dxa"/>
            <w:textDirection w:val="tbRlV"/>
            <w:vAlign w:val="center"/>
          </w:tcPr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专门委员会意见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培养单位教育与学位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宋体" w:hAnsi="宋体"/>
              </w:rPr>
            </w:pPr>
          </w:p>
        </w:tc>
        <w:tc>
          <w:tcPr>
            <w:tcW w:w="9008" w:type="dxa"/>
            <w:gridSpan w:val="9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召集人（签字）：                               单位公章</w:t>
            </w:r>
          </w:p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年   月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</w:tbl>
    <w:p>
      <w:pPr>
        <w:ind w:left="630" w:hanging="594" w:hangingChars="300"/>
        <w:rPr>
          <w:rFonts w:ascii="宋体" w:hAnsi="宋体"/>
          <w:spacing w:val="-6"/>
        </w:rPr>
      </w:pPr>
    </w:p>
    <w:p>
      <w:pPr>
        <w:ind w:left="630" w:hanging="594" w:hanging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pacing w:val="-6"/>
        </w:rPr>
        <w:t>注</w:t>
      </w:r>
      <w:r>
        <w:rPr>
          <w:rFonts w:hint="eastAsia" w:ascii="宋体" w:hAnsi="宋体"/>
          <w:spacing w:val="-8"/>
        </w:rPr>
        <w:t>：</w:t>
      </w:r>
      <w:r>
        <w:rPr>
          <w:rFonts w:hint="eastAsia" w:ascii="宋体" w:hAnsi="宋体" w:cs="宋体"/>
          <w:sz w:val="18"/>
          <w:szCs w:val="18"/>
        </w:rPr>
        <w:t>①</w:t>
      </w:r>
      <w:r>
        <w:rPr>
          <w:rFonts w:hint="eastAsia" w:ascii="宋体" w:hAnsi="宋体"/>
          <w:sz w:val="18"/>
          <w:szCs w:val="18"/>
        </w:rPr>
        <w:t>“代表性成果”</w:t>
      </w:r>
      <w:r>
        <w:rPr>
          <w:rFonts w:ascii="宋体" w:hAnsi="宋体"/>
          <w:sz w:val="18"/>
          <w:szCs w:val="18"/>
        </w:rPr>
        <w:t>限</w:t>
      </w:r>
      <w:r>
        <w:rPr>
          <w:rFonts w:hint="eastAsia" w:ascii="宋体" w:hAnsi="宋体"/>
          <w:sz w:val="18"/>
          <w:szCs w:val="18"/>
        </w:rPr>
        <w:t>填作者攻博期间获得与博士学位论文密切相关、并能反映学位论文水平的成果。可填学术论文、专著、专利、奖励等，但总数不得超过5项。成果必须是在攻读博士期间公开发表（含网络在线发表）或审批的，已录用、已受理和无批文的成果一律不计入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②</w:t>
      </w:r>
      <w:r>
        <w:rPr>
          <w:rFonts w:hint="eastAsia" w:ascii="宋体" w:hAnsi="宋体"/>
          <w:sz w:val="18"/>
          <w:szCs w:val="18"/>
        </w:rPr>
        <w:t>“成果名称”栏，可填写论文题目、专著名称、专利名称、奖励名称等。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③“成果出处”栏，可填写刊物名称、出版机构、奖励发放单位等。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④“获得年月”栏，可填写论文公开发表、专著公开出版、专利授予、奖励获批的具体年月。</w:t>
      </w:r>
    </w:p>
    <w:p>
      <w:pPr>
        <w:ind w:left="600" w:leftChars="200" w:hanging="180" w:hanging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⑤“刊物级别”栏，人文社会科学学科参照《中山大学人文社会科学重要期刊目录原则（试行）》（2014年修订版），填写一A重要期刊、一B重要期刊、重要核心期刊等；理工医类学科参照中国科学院文献情报中心JCR期刊分区，填写JCR一区刊物、JCR二区刊物、JCR三区刊物等。</w:t>
      </w:r>
    </w:p>
    <w:p>
      <w:r>
        <w:t xml:space="preserve"> </w:t>
      </w:r>
    </w:p>
    <w:sectPr>
      <w:footerReference r:id="rId3" w:type="default"/>
      <w:pgSz w:w="11907" w:h="16840"/>
      <w:pgMar w:top="1134" w:right="907" w:bottom="680" w:left="1134" w:header="851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  <w:ind w:firstLine="4860" w:firstLineChars="2700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鹏图">
    <w15:presenceInfo w15:providerId="None" w15:userId="刘鹏图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DB"/>
    <w:rsid w:val="00036A12"/>
    <w:rsid w:val="000405A3"/>
    <w:rsid w:val="000A019C"/>
    <w:rsid w:val="000B5EE6"/>
    <w:rsid w:val="000C2033"/>
    <w:rsid w:val="000E2DE3"/>
    <w:rsid w:val="000E69C0"/>
    <w:rsid w:val="000F40A0"/>
    <w:rsid w:val="00110CE0"/>
    <w:rsid w:val="001716B8"/>
    <w:rsid w:val="00174943"/>
    <w:rsid w:val="00193AA3"/>
    <w:rsid w:val="001C5DED"/>
    <w:rsid w:val="001E6879"/>
    <w:rsid w:val="00212133"/>
    <w:rsid w:val="0024309F"/>
    <w:rsid w:val="0025305B"/>
    <w:rsid w:val="002936AB"/>
    <w:rsid w:val="002C26DF"/>
    <w:rsid w:val="002E68E8"/>
    <w:rsid w:val="00305907"/>
    <w:rsid w:val="00374F2F"/>
    <w:rsid w:val="003859BC"/>
    <w:rsid w:val="0039692B"/>
    <w:rsid w:val="00427866"/>
    <w:rsid w:val="00484B05"/>
    <w:rsid w:val="004A7F29"/>
    <w:rsid w:val="004B445D"/>
    <w:rsid w:val="00534589"/>
    <w:rsid w:val="005603BB"/>
    <w:rsid w:val="005D5984"/>
    <w:rsid w:val="006161BD"/>
    <w:rsid w:val="006334E6"/>
    <w:rsid w:val="006A6F7D"/>
    <w:rsid w:val="006B43CB"/>
    <w:rsid w:val="006B46D4"/>
    <w:rsid w:val="007358B7"/>
    <w:rsid w:val="007879FA"/>
    <w:rsid w:val="008169B4"/>
    <w:rsid w:val="008A1F66"/>
    <w:rsid w:val="008F3EDF"/>
    <w:rsid w:val="009202AF"/>
    <w:rsid w:val="009B123A"/>
    <w:rsid w:val="009D0FBF"/>
    <w:rsid w:val="009E3CF5"/>
    <w:rsid w:val="00A022B7"/>
    <w:rsid w:val="00B776DB"/>
    <w:rsid w:val="00BF6623"/>
    <w:rsid w:val="00C16C57"/>
    <w:rsid w:val="00C5666F"/>
    <w:rsid w:val="00C77C3D"/>
    <w:rsid w:val="00CF6C7C"/>
    <w:rsid w:val="00D00B75"/>
    <w:rsid w:val="00D03EF6"/>
    <w:rsid w:val="00D17557"/>
    <w:rsid w:val="00D5792B"/>
    <w:rsid w:val="00D93FF4"/>
    <w:rsid w:val="00E00C40"/>
    <w:rsid w:val="00E13D05"/>
    <w:rsid w:val="00E13E47"/>
    <w:rsid w:val="00EA3A83"/>
    <w:rsid w:val="00F2237D"/>
    <w:rsid w:val="0F27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1"/>
    <w:link w:val="2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935</Characters>
  <Lines>7</Lines>
  <Paragraphs>2</Paragraphs>
  <TotalTime>189</TotalTime>
  <ScaleCrop>false</ScaleCrop>
  <LinksUpToDate>false</LinksUpToDate>
  <CharactersWithSpaces>1096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2020-05-13T03:26:00Z</dcterms:created>
  <dc:creator>lilei</dc:creator>
  <cp:lastModifiedBy>刘鹏图</cp:lastModifiedBy>
  <dcterms:modified xsi:type="dcterms:W3CDTF">2021-04-21T04:28:09Z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14CCC338A20740C3B5417D988B84DF28</vt:lpwstr>
  </property>
</Properties>
</file>